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hint="default" w:ascii="黑体" w:eastAsia="黑体"/>
          <w:b/>
          <w:bCs/>
          <w:sz w:val="36"/>
          <w:szCs w:val="36"/>
          <w:lang w:val="en-US" w:eastAsia="zh-CN"/>
        </w:rPr>
      </w:pPr>
      <w:r>
        <w:rPr>
          <w:rFonts w:hint="eastAsia" w:ascii="黑体" w:eastAsia="黑体"/>
          <w:sz w:val="32"/>
          <w:szCs w:val="32"/>
        </w:rPr>
        <w:t>20</w:t>
      </w:r>
      <w:r>
        <w:rPr>
          <w:rFonts w:hint="eastAsia" w:ascii="黑体" w:eastAsia="黑体"/>
          <w:sz w:val="32"/>
          <w:szCs w:val="32"/>
          <w:lang w:val="en-US" w:eastAsia="zh-CN"/>
        </w:rPr>
        <w:t>21</w:t>
      </w:r>
      <w:r>
        <w:rPr>
          <w:rFonts w:hint="eastAsia" w:ascii="黑体" w:eastAsia="黑体"/>
          <w:sz w:val="32"/>
          <w:szCs w:val="32"/>
        </w:rPr>
        <w:t>年浙江工业大学硕士研究生招生复试</w:t>
      </w:r>
      <w:r>
        <w:rPr>
          <w:rFonts w:ascii="黑体" w:eastAsia="黑体"/>
          <w:sz w:val="32"/>
          <w:szCs w:val="32"/>
        </w:rPr>
        <w:br w:type="textWrapping"/>
      </w:r>
      <w:r>
        <w:rPr>
          <w:rFonts w:hint="eastAsia" w:ascii="黑体" w:eastAsia="黑体"/>
          <w:b/>
          <w:bCs/>
          <w:sz w:val="36"/>
          <w:szCs w:val="36"/>
        </w:rPr>
        <w:t>考生资格审查单</w:t>
      </w:r>
      <w:r>
        <w:rPr>
          <w:rFonts w:hint="eastAsia" w:ascii="黑体" w:eastAsia="黑体"/>
          <w:b/>
          <w:bCs/>
          <w:sz w:val="36"/>
          <w:szCs w:val="36"/>
          <w:lang w:eastAsia="zh-CN"/>
        </w:rPr>
        <w:t>（</w:t>
      </w:r>
      <w:r>
        <w:rPr>
          <w:rFonts w:hint="eastAsia" w:ascii="黑体" w:eastAsia="黑体"/>
          <w:b/>
          <w:bCs/>
          <w:sz w:val="36"/>
          <w:szCs w:val="36"/>
          <w:lang w:val="en-US" w:eastAsia="zh-CN"/>
        </w:rPr>
        <w:t>封面）</w:t>
      </w:r>
    </w:p>
    <w:tbl>
      <w:tblPr>
        <w:tblStyle w:val="6"/>
        <w:tblW w:w="931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4"/>
        <w:gridCol w:w="1417"/>
        <w:gridCol w:w="683"/>
        <w:gridCol w:w="1927"/>
        <w:gridCol w:w="1185"/>
        <w:gridCol w:w="908"/>
        <w:gridCol w:w="1117"/>
        <w:gridCol w:w="10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3" w:hRule="atLeast"/>
          <w:jc w:val="center"/>
        </w:trPr>
        <w:tc>
          <w:tcPr>
            <w:tcW w:w="1034" w:type="dxa"/>
            <w:vAlign w:val="center"/>
          </w:tcPr>
          <w:p>
            <w:pPr>
              <w:spacing w:beforeLines="25" w:afterLines="25" w:line="240" w:lineRule="exact"/>
              <w:ind w:left="-105" w:leftChars="-50" w:right="-105" w:rightChars="-50"/>
              <w:jc w:val="center"/>
              <w:rPr>
                <w:szCs w:val="21"/>
              </w:rPr>
            </w:pPr>
            <w:r>
              <w:rPr>
                <w:rFonts w:hint="eastAsia"/>
                <w:szCs w:val="21"/>
              </w:rPr>
              <w:t>姓名</w:t>
            </w:r>
          </w:p>
        </w:tc>
        <w:tc>
          <w:tcPr>
            <w:tcW w:w="1417" w:type="dxa"/>
            <w:vAlign w:val="center"/>
          </w:tcPr>
          <w:p>
            <w:pPr>
              <w:spacing w:beforeLines="25" w:afterLines="25" w:line="240" w:lineRule="exact"/>
              <w:ind w:left="-105" w:leftChars="-50" w:right="-105" w:rightChars="-50"/>
              <w:jc w:val="center"/>
              <w:rPr>
                <w:szCs w:val="21"/>
              </w:rPr>
            </w:pPr>
          </w:p>
        </w:tc>
        <w:tc>
          <w:tcPr>
            <w:tcW w:w="683" w:type="dxa"/>
            <w:vAlign w:val="center"/>
          </w:tcPr>
          <w:p>
            <w:pPr>
              <w:spacing w:beforeLines="25" w:afterLines="25" w:line="240" w:lineRule="exact"/>
              <w:ind w:left="-105" w:leftChars="-50" w:right="-105" w:rightChars="-50"/>
              <w:jc w:val="center"/>
              <w:rPr>
                <w:szCs w:val="21"/>
              </w:rPr>
            </w:pPr>
            <w:r>
              <w:rPr>
                <w:rFonts w:hint="eastAsia"/>
                <w:szCs w:val="21"/>
              </w:rPr>
              <w:t>性别</w:t>
            </w:r>
          </w:p>
        </w:tc>
        <w:tc>
          <w:tcPr>
            <w:tcW w:w="1927" w:type="dxa"/>
            <w:vAlign w:val="center"/>
          </w:tcPr>
          <w:p>
            <w:pPr>
              <w:spacing w:beforeLines="25" w:afterLines="25" w:line="240" w:lineRule="exact"/>
              <w:ind w:left="-105" w:leftChars="-50" w:right="-105" w:rightChars="-50"/>
              <w:jc w:val="center"/>
              <w:rPr>
                <w:szCs w:val="21"/>
              </w:rPr>
            </w:pPr>
          </w:p>
        </w:tc>
        <w:tc>
          <w:tcPr>
            <w:tcW w:w="1185" w:type="dxa"/>
            <w:vAlign w:val="center"/>
          </w:tcPr>
          <w:p>
            <w:pPr>
              <w:spacing w:beforeLines="25" w:afterLines="25" w:line="240" w:lineRule="exact"/>
              <w:jc w:val="center"/>
              <w:rPr>
                <w:szCs w:val="21"/>
              </w:rPr>
            </w:pPr>
            <w:r>
              <w:rPr>
                <w:rFonts w:hint="eastAsia"/>
                <w:szCs w:val="21"/>
              </w:rPr>
              <w:t>手机号码</w:t>
            </w:r>
          </w:p>
        </w:tc>
        <w:tc>
          <w:tcPr>
            <w:tcW w:w="3068" w:type="dxa"/>
            <w:gridSpan w:val="3"/>
            <w:vAlign w:val="center"/>
          </w:tcPr>
          <w:p>
            <w:pPr>
              <w:spacing w:beforeLines="25" w:afterLines="25" w:line="240" w:lineRule="exact"/>
              <w:ind w:left="-105" w:leftChars="-50" w:right="-105" w:rightChars="-5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1034" w:type="dxa"/>
            <w:vAlign w:val="center"/>
          </w:tcPr>
          <w:p>
            <w:pPr>
              <w:spacing w:beforeLines="25" w:afterLines="25" w:line="240" w:lineRule="exact"/>
              <w:ind w:left="-105" w:leftChars="-50" w:right="-105" w:rightChars="-50"/>
              <w:jc w:val="center"/>
              <w:rPr>
                <w:szCs w:val="21"/>
              </w:rPr>
            </w:pPr>
            <w:r>
              <w:rPr>
                <w:rFonts w:hint="eastAsia"/>
                <w:szCs w:val="21"/>
              </w:rPr>
              <w:t>毕业学校</w:t>
            </w:r>
          </w:p>
        </w:tc>
        <w:tc>
          <w:tcPr>
            <w:tcW w:w="2100" w:type="dxa"/>
            <w:gridSpan w:val="2"/>
            <w:vAlign w:val="center"/>
          </w:tcPr>
          <w:p>
            <w:pPr>
              <w:spacing w:beforeLines="25" w:afterLines="25" w:line="240" w:lineRule="exact"/>
              <w:ind w:left="-105" w:leftChars="-50" w:right="-105" w:rightChars="-50"/>
              <w:jc w:val="center"/>
              <w:rPr>
                <w:szCs w:val="21"/>
              </w:rPr>
            </w:pPr>
          </w:p>
        </w:tc>
        <w:tc>
          <w:tcPr>
            <w:tcW w:w="1927" w:type="dxa"/>
            <w:vAlign w:val="center"/>
          </w:tcPr>
          <w:p>
            <w:pPr>
              <w:spacing w:beforeLines="25" w:afterLines="25" w:line="240" w:lineRule="exact"/>
              <w:jc w:val="center"/>
              <w:rPr>
                <w:szCs w:val="21"/>
              </w:rPr>
            </w:pPr>
            <w:r>
              <w:rPr>
                <w:rFonts w:hint="eastAsia"/>
                <w:szCs w:val="21"/>
              </w:rPr>
              <w:t>毕业专业</w:t>
            </w:r>
          </w:p>
        </w:tc>
        <w:tc>
          <w:tcPr>
            <w:tcW w:w="2093" w:type="dxa"/>
            <w:gridSpan w:val="2"/>
            <w:vAlign w:val="center"/>
          </w:tcPr>
          <w:p>
            <w:pPr>
              <w:spacing w:beforeLines="25" w:afterLines="25" w:line="240" w:lineRule="exact"/>
              <w:jc w:val="center"/>
              <w:rPr>
                <w:szCs w:val="21"/>
              </w:rPr>
            </w:pPr>
          </w:p>
        </w:tc>
        <w:tc>
          <w:tcPr>
            <w:tcW w:w="1117" w:type="dxa"/>
            <w:vAlign w:val="center"/>
          </w:tcPr>
          <w:p>
            <w:pPr>
              <w:spacing w:beforeLines="25" w:afterLines="25" w:line="240" w:lineRule="exact"/>
              <w:jc w:val="center"/>
              <w:rPr>
                <w:szCs w:val="21"/>
              </w:rPr>
            </w:pPr>
            <w:r>
              <w:rPr>
                <w:rFonts w:hint="eastAsia"/>
                <w:szCs w:val="21"/>
              </w:rPr>
              <w:t>毕业时间</w:t>
            </w:r>
          </w:p>
        </w:tc>
        <w:tc>
          <w:tcPr>
            <w:tcW w:w="1043" w:type="dxa"/>
            <w:vAlign w:val="center"/>
          </w:tcPr>
          <w:p>
            <w:pPr>
              <w:spacing w:beforeLines="25" w:afterLines="25" w:line="240" w:lineRule="exact"/>
              <w:ind w:left="-105" w:leftChars="-50" w:right="-105" w:rightChars="-5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1034" w:type="dxa"/>
            <w:vAlign w:val="center"/>
          </w:tcPr>
          <w:p>
            <w:pPr>
              <w:spacing w:beforeLines="25" w:afterLines="25" w:line="240" w:lineRule="exact"/>
              <w:ind w:left="-105" w:leftChars="-50" w:right="-105" w:rightChars="-50"/>
              <w:jc w:val="center"/>
              <w:rPr>
                <w:szCs w:val="21"/>
              </w:rPr>
            </w:pPr>
            <w:r>
              <w:rPr>
                <w:rFonts w:hint="eastAsia"/>
                <w:szCs w:val="21"/>
              </w:rPr>
              <w:t>复试学院</w:t>
            </w:r>
          </w:p>
        </w:tc>
        <w:tc>
          <w:tcPr>
            <w:tcW w:w="2100" w:type="dxa"/>
            <w:gridSpan w:val="2"/>
            <w:vAlign w:val="center"/>
          </w:tcPr>
          <w:p>
            <w:pPr>
              <w:spacing w:beforeLines="25" w:afterLines="25" w:line="240" w:lineRule="exact"/>
              <w:ind w:left="-105" w:leftChars="-50" w:right="-105" w:rightChars="-50"/>
              <w:jc w:val="center"/>
              <w:rPr>
                <w:szCs w:val="21"/>
              </w:rPr>
            </w:pPr>
          </w:p>
        </w:tc>
        <w:tc>
          <w:tcPr>
            <w:tcW w:w="1927" w:type="dxa"/>
            <w:vAlign w:val="center"/>
          </w:tcPr>
          <w:p>
            <w:pPr>
              <w:spacing w:beforeLines="25" w:afterLines="25" w:line="240" w:lineRule="exact"/>
              <w:ind w:left="-105" w:leftChars="-50" w:right="-105" w:rightChars="-50"/>
              <w:jc w:val="center"/>
              <w:rPr>
                <w:szCs w:val="21"/>
              </w:rPr>
            </w:pPr>
            <w:r>
              <w:rPr>
                <w:rFonts w:hint="eastAsia"/>
                <w:szCs w:val="21"/>
              </w:rPr>
              <w:t>复试专业代码和名称</w:t>
            </w:r>
          </w:p>
        </w:tc>
        <w:tc>
          <w:tcPr>
            <w:tcW w:w="1185" w:type="dxa"/>
            <w:vAlign w:val="center"/>
          </w:tcPr>
          <w:p>
            <w:pPr>
              <w:spacing w:beforeLines="25" w:afterLines="25" w:line="240" w:lineRule="exact"/>
              <w:ind w:left="-105" w:leftChars="-50" w:right="-105" w:rightChars="-50"/>
              <w:jc w:val="center"/>
              <w:rPr>
                <w:szCs w:val="21"/>
              </w:rPr>
            </w:pPr>
          </w:p>
        </w:tc>
        <w:tc>
          <w:tcPr>
            <w:tcW w:w="908" w:type="dxa"/>
            <w:vAlign w:val="center"/>
          </w:tcPr>
          <w:p>
            <w:pPr>
              <w:spacing w:beforeLines="25" w:afterLines="25" w:line="240" w:lineRule="exact"/>
              <w:ind w:left="-105" w:leftChars="-50" w:right="-105" w:rightChars="-50"/>
              <w:jc w:val="center"/>
              <w:rPr>
                <w:color w:val="FF0000"/>
                <w:szCs w:val="21"/>
              </w:rPr>
            </w:pPr>
            <w:r>
              <w:rPr>
                <w:rFonts w:hint="eastAsia"/>
                <w:color w:val="FF0000"/>
                <w:szCs w:val="21"/>
              </w:rPr>
              <w:t>学习形式</w:t>
            </w:r>
          </w:p>
        </w:tc>
        <w:tc>
          <w:tcPr>
            <w:tcW w:w="2160" w:type="dxa"/>
            <w:gridSpan w:val="2"/>
            <w:vAlign w:val="center"/>
          </w:tcPr>
          <w:p>
            <w:pPr>
              <w:spacing w:beforeLines="25" w:afterLines="25" w:line="240" w:lineRule="exact"/>
              <w:ind w:left="-105" w:leftChars="-50" w:right="-105" w:rightChars="-50"/>
              <w:jc w:val="center"/>
              <w:rPr>
                <w:color w:val="FF0000"/>
                <w:szCs w:val="21"/>
              </w:rPr>
            </w:pPr>
            <w:r>
              <w:rPr>
                <w:rFonts w:hint="eastAsia" w:ascii="宋体" w:hAnsi="宋体"/>
                <w:sz w:val="24"/>
              </w:rPr>
              <w:t>□</w:t>
            </w:r>
            <w:r>
              <w:rPr>
                <w:rFonts w:hint="eastAsia"/>
                <w:color w:val="FF0000"/>
                <w:szCs w:val="21"/>
              </w:rPr>
              <w:t>全日制</w:t>
            </w:r>
            <w:r>
              <w:rPr>
                <w:rFonts w:hint="eastAsia" w:ascii="宋体" w:hAnsi="宋体"/>
                <w:sz w:val="24"/>
              </w:rPr>
              <w:t>□</w:t>
            </w:r>
            <w:r>
              <w:rPr>
                <w:rFonts w:hint="eastAsia"/>
                <w:color w:val="FF0000"/>
                <w:szCs w:val="21"/>
              </w:rPr>
              <w:t>非全日制</w:t>
            </w:r>
          </w:p>
        </w:tc>
      </w:tr>
    </w:tbl>
    <w:p>
      <w:pPr>
        <w:spacing w:beforeLines="25" w:afterLines="25"/>
        <w:ind w:firstLine="240" w:firstLineChars="100"/>
        <w:rPr>
          <w:sz w:val="24"/>
        </w:rPr>
      </w:pPr>
      <w:r>
        <w:rPr>
          <w:rFonts w:hint="eastAsia"/>
          <w:sz w:val="24"/>
        </w:rPr>
        <w:t>该考生属于下列打</w:t>
      </w:r>
      <w:r>
        <w:rPr>
          <w:rFonts w:hint="eastAsia" w:ascii="宋体" w:hAnsi="宋体"/>
          <w:sz w:val="24"/>
        </w:rPr>
        <w:t>√</w:t>
      </w:r>
      <w:r>
        <w:rPr>
          <w:rFonts w:hint="eastAsia"/>
          <w:sz w:val="24"/>
        </w:rPr>
        <w:t>类考生：</w:t>
      </w:r>
    </w:p>
    <w:p>
      <w:pPr>
        <w:spacing w:beforeLines="25" w:afterLines="25"/>
        <w:ind w:firstLine="240" w:firstLineChars="100"/>
        <w:rPr>
          <w:rFonts w:ascii="宋体" w:hAnsi="宋体"/>
          <w:sz w:val="24"/>
        </w:rPr>
      </w:pPr>
      <w:r>
        <w:rPr>
          <w:rFonts w:hint="eastAsia" w:ascii="宋体" w:hAnsi="宋体"/>
          <w:sz w:val="24"/>
        </w:rPr>
        <w:t>□ 1、应届本科毕业生（含成人高校学历教育应届本科毕业生）</w:t>
      </w:r>
    </w:p>
    <w:p>
      <w:pPr>
        <w:spacing w:beforeLines="25" w:afterLines="25"/>
        <w:ind w:firstLine="240" w:firstLineChars="100"/>
        <w:rPr>
          <w:rFonts w:ascii="宋体" w:hAnsi="宋体"/>
          <w:sz w:val="24"/>
        </w:rPr>
      </w:pPr>
      <w:r>
        <w:rPr>
          <w:rFonts w:hint="eastAsia" w:ascii="宋体" w:hAnsi="宋体"/>
          <w:sz w:val="24"/>
        </w:rPr>
        <w:t>□ 2、在20</w:t>
      </w:r>
      <w:r>
        <w:rPr>
          <w:rFonts w:hint="eastAsia" w:ascii="宋体" w:hAnsi="宋体"/>
          <w:sz w:val="24"/>
          <w:lang w:val="en-US" w:eastAsia="zh-CN"/>
        </w:rPr>
        <w:t>21年入学前</w:t>
      </w:r>
      <w:r>
        <w:rPr>
          <w:rFonts w:hint="eastAsia" w:ascii="宋体" w:hAnsi="宋体"/>
          <w:sz w:val="24"/>
        </w:rPr>
        <w:t>可取得国家承认本科毕业证书的自学考试和网络教育本科生</w:t>
      </w:r>
    </w:p>
    <w:p>
      <w:pPr>
        <w:spacing w:beforeLines="25" w:afterLines="25"/>
        <w:ind w:firstLine="240" w:firstLineChars="100"/>
        <w:rPr>
          <w:rFonts w:ascii="宋体" w:hAnsi="宋体"/>
          <w:sz w:val="24"/>
        </w:rPr>
      </w:pPr>
      <w:r>
        <w:rPr>
          <w:rFonts w:hint="eastAsia" w:ascii="宋体" w:hAnsi="宋体"/>
          <w:sz w:val="24"/>
        </w:rPr>
        <w:t>□ 3、往届本科毕业生</w:t>
      </w:r>
    </w:p>
    <w:p>
      <w:pPr>
        <w:spacing w:beforeLines="25" w:afterLines="25"/>
        <w:ind w:firstLine="240" w:firstLineChars="100"/>
        <w:rPr>
          <w:rFonts w:ascii="宋体" w:hAnsi="宋体"/>
          <w:sz w:val="24"/>
        </w:rPr>
      </w:pPr>
      <w:r>
        <w:rPr>
          <w:rFonts w:hint="eastAsia" w:ascii="宋体" w:hAnsi="宋体"/>
          <w:sz w:val="24"/>
        </w:rPr>
        <w:t>□ 4、同等学力考生（□①专科毕业生　□②本科结业生）</w:t>
      </w:r>
    </w:p>
    <w:p>
      <w:pPr>
        <w:pBdr>
          <w:top w:val="single" w:color="auto" w:sz="4" w:space="1"/>
          <w:left w:val="single" w:color="auto" w:sz="4" w:space="4"/>
          <w:bottom w:val="single" w:color="auto" w:sz="4" w:space="1"/>
          <w:right w:val="single" w:color="auto" w:sz="4" w:space="4"/>
        </w:pBdr>
        <w:spacing w:beforeLines="25" w:afterLines="25"/>
        <w:ind w:firstLine="480" w:firstLineChars="200"/>
        <w:rPr>
          <w:rFonts w:ascii="楷体_GB2312" w:eastAsia="楷体_GB2312"/>
          <w:sz w:val="24"/>
        </w:rPr>
      </w:pPr>
      <w:r>
        <w:rPr>
          <w:rFonts w:hint="eastAsia" w:ascii="楷体_GB2312" w:eastAsia="楷体_GB2312"/>
          <w:sz w:val="24"/>
        </w:rPr>
        <w:t>考生本人郑重承诺：</w:t>
      </w:r>
      <w:r>
        <w:rPr>
          <w:rFonts w:ascii="楷体_GB2312" w:eastAsia="楷体_GB2312"/>
          <w:sz w:val="24"/>
        </w:rPr>
        <w:t>①</w:t>
      </w:r>
      <w:r>
        <w:rPr>
          <w:rFonts w:hint="eastAsia" w:ascii="楷体_GB2312" w:eastAsia="楷体_GB2312"/>
          <w:sz w:val="24"/>
        </w:rPr>
        <w:t>以下所提供的资格审查材料真实有效；</w:t>
      </w:r>
      <w:r>
        <w:rPr>
          <w:rFonts w:ascii="楷体_GB2312" w:eastAsia="楷体_GB2312"/>
          <w:sz w:val="24"/>
        </w:rPr>
        <w:t>②</w:t>
      </w:r>
      <w:r>
        <w:rPr>
          <w:rFonts w:hint="eastAsia" w:ascii="楷体_GB2312" w:eastAsia="楷体_GB2312"/>
          <w:sz w:val="24"/>
        </w:rPr>
        <w:t>参加20</w:t>
      </w:r>
      <w:r>
        <w:rPr>
          <w:rFonts w:hint="eastAsia" w:ascii="楷体_GB2312" w:eastAsia="楷体_GB2312"/>
          <w:sz w:val="24"/>
          <w:lang w:val="en-US" w:eastAsia="zh-CN"/>
        </w:rPr>
        <w:t>21</w:t>
      </w:r>
      <w:r>
        <w:rPr>
          <w:rFonts w:hint="eastAsia" w:ascii="楷体_GB2312" w:eastAsia="楷体_GB2312"/>
          <w:sz w:val="24"/>
        </w:rPr>
        <w:t>年硕士研究生招生考试身份真实且未作弊。如有弄虚作假，浙江工业大学可在任何时候取消本人的研究生录取、学习资格，一切责任由本人自负。</w:t>
      </w:r>
      <w:r>
        <w:rPr>
          <w:rFonts w:hint="eastAsia" w:ascii="楷体_GB2312" w:eastAsia="楷体_GB2312"/>
          <w:szCs w:val="21"/>
        </w:rPr>
        <w:t>　</w:t>
      </w:r>
      <w:r>
        <w:rPr>
          <w:rFonts w:hint="eastAsia"/>
          <w:szCs w:val="21"/>
        </w:rPr>
        <w:t>（</w:t>
      </w:r>
      <w:r>
        <w:rPr>
          <w:rFonts w:hint="eastAsia"/>
          <w:szCs w:val="21"/>
          <w:lang w:val="en-US" w:eastAsia="zh-CN"/>
        </w:rPr>
        <w:t>2</w:t>
      </w:r>
      <w:r>
        <w:rPr>
          <w:rFonts w:hint="eastAsia"/>
          <w:szCs w:val="21"/>
        </w:rPr>
        <w:t>、</w:t>
      </w:r>
      <w:r>
        <w:rPr>
          <w:rFonts w:hint="eastAsia"/>
          <w:szCs w:val="21"/>
          <w:lang w:val="en-US" w:eastAsia="zh-CN"/>
        </w:rPr>
        <w:t>3</w:t>
      </w:r>
      <w:r>
        <w:rPr>
          <w:rFonts w:hint="eastAsia"/>
          <w:szCs w:val="21"/>
        </w:rPr>
        <w:t>、</w:t>
      </w:r>
      <w:r>
        <w:rPr>
          <w:rFonts w:hint="eastAsia"/>
          <w:szCs w:val="21"/>
          <w:lang w:val="en-US" w:eastAsia="zh-CN"/>
        </w:rPr>
        <w:t>4</w:t>
      </w:r>
      <w:r>
        <w:rPr>
          <w:rFonts w:hint="eastAsia"/>
          <w:szCs w:val="21"/>
        </w:rPr>
        <w:t>、5为四选一）</w:t>
      </w:r>
    </w:p>
    <w:p>
      <w:pPr>
        <w:numPr>
          <w:ilvl w:val="0"/>
          <w:numId w:val="1"/>
        </w:numPr>
        <w:pBdr>
          <w:top w:val="single" w:color="auto" w:sz="4" w:space="1"/>
          <w:left w:val="single" w:color="auto" w:sz="4" w:space="4"/>
          <w:bottom w:val="single" w:color="auto" w:sz="4" w:space="1"/>
          <w:right w:val="single" w:color="auto" w:sz="4" w:space="4"/>
        </w:pBdr>
        <w:spacing w:beforeLines="25" w:afterLines="25"/>
        <w:ind w:firstLine="480" w:firstLineChars="200"/>
        <w:outlineLvl w:val="0"/>
        <w:rPr>
          <w:rFonts w:ascii="楷体_GB2312" w:hAnsi="宋体" w:eastAsia="楷体_GB2312"/>
          <w:sz w:val="24"/>
        </w:rPr>
      </w:pPr>
      <w:r>
        <w:rPr>
          <w:rFonts w:hint="eastAsia" w:ascii="楷体_GB2312" w:hAnsi="宋体" w:eastAsia="楷体_GB2312"/>
          <w:sz w:val="24"/>
        </w:rPr>
        <w:t>□①身份证</w:t>
      </w:r>
      <w:r>
        <w:rPr>
          <w:rFonts w:hint="eastAsia" w:ascii="楷体_GB2312" w:hAnsi="宋体" w:eastAsia="楷体_GB2312"/>
          <w:sz w:val="24"/>
          <w:lang w:val="en-US" w:eastAsia="zh-CN"/>
        </w:rPr>
        <w:t xml:space="preserve">    </w:t>
      </w:r>
      <w:r>
        <w:rPr>
          <w:rFonts w:hint="eastAsia" w:ascii="楷体_GB2312" w:hAnsi="宋体" w:eastAsia="楷体_GB2312"/>
          <w:sz w:val="24"/>
        </w:rPr>
        <w:sym w:font="Wingdings 2" w:char="00A3"/>
      </w:r>
      <w:r>
        <w:rPr>
          <w:rFonts w:hint="eastAsia" w:ascii="楷体_GB2312" w:hAnsi="宋体" w:eastAsia="楷体_GB2312"/>
          <w:sz w:val="24"/>
        </w:rPr>
        <w:t>②政审表</w:t>
      </w:r>
      <w:r>
        <w:rPr>
          <w:rFonts w:hint="eastAsia" w:ascii="楷体_GB2312" w:hAnsi="宋体" w:eastAsia="楷体_GB2312"/>
          <w:sz w:val="24"/>
          <w:lang w:val="en-US" w:eastAsia="zh-CN"/>
        </w:rPr>
        <w:t xml:space="preserve">   </w:t>
      </w:r>
      <w:r>
        <w:rPr>
          <w:rFonts w:hint="eastAsia" w:ascii="楷体_GB2312" w:hAnsi="宋体" w:eastAsia="楷体_GB2312"/>
          <w:sz w:val="24"/>
        </w:rPr>
        <w:sym w:font="Wingdings 2" w:char="00A3"/>
      </w:r>
      <w:r>
        <w:rPr>
          <w:rFonts w:hint="eastAsia" w:ascii="楷体_GB2312" w:hAnsi="宋体" w:eastAsia="楷体_GB2312"/>
          <w:sz w:val="24"/>
        </w:rPr>
        <w:t>③准考证</w:t>
      </w:r>
      <w:r>
        <w:rPr>
          <w:rFonts w:hint="eastAsia" w:ascii="楷体_GB2312" w:hAnsi="宋体" w:eastAsia="楷体_GB2312"/>
          <w:sz w:val="24"/>
          <w:lang w:val="en-US" w:eastAsia="zh-CN"/>
        </w:rPr>
        <w:t xml:space="preserve">  </w:t>
      </w:r>
      <w:r>
        <w:rPr>
          <w:rFonts w:hint="eastAsia" w:ascii="楷体_GB2312" w:hAnsi="宋体" w:eastAsia="楷体_GB2312"/>
          <w:sz w:val="24"/>
        </w:rPr>
        <w:sym w:font="Wingdings 2" w:char="00A3"/>
      </w:r>
      <w:r>
        <w:rPr>
          <w:rFonts w:hint="eastAsia" w:ascii="楷体_GB2312" w:hAnsi="宋体" w:eastAsia="楷体_GB2312"/>
          <w:sz w:val="24"/>
        </w:rPr>
        <w:t>④</w:t>
      </w:r>
      <w:r>
        <w:rPr>
          <w:rFonts w:hint="eastAsia" w:ascii="楷体_GB2312" w:hAnsi="宋体" w:eastAsia="楷体_GB2312"/>
          <w:sz w:val="24"/>
          <w:lang w:val="en-US" w:eastAsia="zh-CN"/>
        </w:rPr>
        <w:t>诚信复试承诺书</w:t>
      </w:r>
    </w:p>
    <w:p>
      <w:pPr>
        <w:numPr>
          <w:ilvl w:val="0"/>
          <w:numId w:val="1"/>
        </w:numPr>
        <w:pBdr>
          <w:top w:val="single" w:color="auto" w:sz="4" w:space="1"/>
          <w:left w:val="single" w:color="auto" w:sz="4" w:space="4"/>
          <w:bottom w:val="single" w:color="auto" w:sz="4" w:space="1"/>
          <w:right w:val="single" w:color="auto" w:sz="4" w:space="4"/>
        </w:pBdr>
        <w:spacing w:beforeLines="25" w:afterLines="25"/>
        <w:ind w:firstLine="480" w:firstLineChars="200"/>
        <w:outlineLvl w:val="0"/>
        <w:rPr>
          <w:rFonts w:ascii="楷体_GB2312" w:hAnsi="宋体" w:eastAsia="楷体_GB2312"/>
          <w:sz w:val="24"/>
        </w:rPr>
      </w:pPr>
      <w:r>
        <w:rPr>
          <w:rFonts w:hint="eastAsia" w:ascii="楷体_GB2312" w:hAnsi="宋体" w:eastAsia="楷体_GB2312"/>
          <w:sz w:val="24"/>
        </w:rPr>
        <w:t>□①学生证（应届本科毕业生，含成人高校学历教育应届本科毕业生，验高校教务部门颁发的学生证）</w:t>
      </w:r>
      <w:r>
        <w:rPr>
          <w:rFonts w:hint="eastAsia" w:ascii="楷体_GB2312" w:hAnsi="宋体" w:eastAsia="楷体_GB2312"/>
          <w:sz w:val="24"/>
        </w:rPr>
        <w:sym w:font="Wingdings 2" w:char="00A3"/>
      </w:r>
      <w:r>
        <w:rPr>
          <w:rFonts w:hint="eastAsia" w:ascii="楷体_GB2312" w:hAnsi="宋体" w:eastAsia="楷体_GB2312"/>
          <w:sz w:val="24"/>
        </w:rPr>
        <w:t>②</w:t>
      </w:r>
      <w:r>
        <w:rPr>
          <w:rFonts w:hint="eastAsia" w:ascii="楷体_GB2312" w:hAnsi="宋体" w:eastAsia="楷体_GB2312"/>
          <w:sz w:val="24"/>
          <w:lang w:val="en-US" w:eastAsia="zh-CN"/>
        </w:rPr>
        <w:t>有效期内的教育部学籍</w:t>
      </w:r>
      <w:r>
        <w:rPr>
          <w:rFonts w:hint="eastAsia" w:ascii="楷体_GB2312" w:hAnsi="宋体" w:eastAsia="楷体_GB2312"/>
          <w:sz w:val="24"/>
        </w:rPr>
        <w:t>电子注册备案表</w:t>
      </w:r>
    </w:p>
    <w:p>
      <w:pPr>
        <w:numPr>
          <w:ilvl w:val="0"/>
          <w:numId w:val="1"/>
        </w:numPr>
        <w:pBdr>
          <w:top w:val="single" w:color="auto" w:sz="4" w:space="1"/>
          <w:left w:val="single" w:color="auto" w:sz="4" w:space="4"/>
          <w:bottom w:val="single" w:color="auto" w:sz="4" w:space="1"/>
          <w:right w:val="single" w:color="auto" w:sz="4" w:space="4"/>
        </w:pBdr>
        <w:spacing w:beforeLines="25" w:afterLines="25"/>
        <w:ind w:firstLine="480" w:firstLineChars="200"/>
        <w:outlineLvl w:val="0"/>
        <w:rPr>
          <w:rFonts w:ascii="楷体_GB2312" w:hAnsi="宋体" w:eastAsia="楷体_GB2312"/>
          <w:sz w:val="24"/>
        </w:rPr>
      </w:pPr>
      <w:r>
        <w:rPr>
          <w:rFonts w:hint="eastAsia" w:ascii="楷体_GB2312" w:hAnsi="宋体" w:eastAsia="楷体_GB2312"/>
          <w:sz w:val="24"/>
        </w:rPr>
        <w:t>□颁发毕业证书的省级高等教育自学考试办公室或网络教育高校出具的相关证明复印件（在20</w:t>
      </w:r>
      <w:r>
        <w:rPr>
          <w:rFonts w:hint="eastAsia" w:ascii="楷体_GB2312" w:hAnsi="宋体" w:eastAsia="楷体_GB2312"/>
          <w:sz w:val="24"/>
          <w:lang w:val="en-US" w:eastAsia="zh-CN"/>
        </w:rPr>
        <w:t>21年入学</w:t>
      </w:r>
      <w:r>
        <w:rPr>
          <w:rFonts w:hint="eastAsia" w:ascii="楷体_GB2312" w:hAnsi="宋体" w:eastAsia="楷体_GB2312"/>
          <w:sz w:val="24"/>
        </w:rPr>
        <w:t>前可取得国家承认本科毕业证书的自学考试和网络教育本科生，验颁发毕业证书的省级高等教育自学考试办公室或网络教育高校出具的相关证明）</w:t>
      </w:r>
    </w:p>
    <w:p>
      <w:pPr>
        <w:numPr>
          <w:ilvl w:val="0"/>
          <w:numId w:val="1"/>
        </w:numPr>
        <w:pBdr>
          <w:top w:val="single" w:color="auto" w:sz="4" w:space="1"/>
          <w:left w:val="single" w:color="auto" w:sz="4" w:space="4"/>
          <w:bottom w:val="single" w:color="auto" w:sz="4" w:space="1"/>
          <w:right w:val="single" w:color="auto" w:sz="4" w:space="4"/>
        </w:pBdr>
        <w:spacing w:beforeLines="25" w:afterLines="25"/>
        <w:ind w:firstLine="480" w:firstLineChars="200"/>
        <w:outlineLvl w:val="0"/>
        <w:rPr>
          <w:rFonts w:ascii="楷体_GB2312" w:hAnsi="宋体" w:eastAsia="楷体_GB2312"/>
          <w:sz w:val="24"/>
        </w:rPr>
      </w:pPr>
      <w:r>
        <w:rPr>
          <w:rFonts w:hint="eastAsia" w:ascii="楷体_GB2312" w:hAnsi="宋体" w:eastAsia="楷体_GB2312"/>
          <w:sz w:val="24"/>
        </w:rPr>
        <w:t>□①毕业证书</w:t>
      </w:r>
      <w:r>
        <w:rPr>
          <w:rFonts w:hint="eastAsia" w:ascii="楷体_GB2312" w:hAnsi="宋体" w:eastAsia="楷体_GB2312"/>
          <w:sz w:val="24"/>
          <w:lang w:eastAsia="zh-CN"/>
        </w:rPr>
        <w:t>、</w:t>
      </w:r>
      <w:r>
        <w:rPr>
          <w:rFonts w:hint="eastAsia" w:ascii="楷体_GB2312" w:hAnsi="宋体" w:eastAsia="楷体_GB2312"/>
          <w:sz w:val="24"/>
          <w:lang w:val="en-US" w:eastAsia="zh-CN"/>
        </w:rPr>
        <w:t>学位证书</w:t>
      </w:r>
      <w:r>
        <w:rPr>
          <w:rFonts w:hint="eastAsia" w:ascii="楷体_GB2312" w:hAnsi="宋体" w:eastAsia="楷体_GB2312"/>
          <w:sz w:val="24"/>
        </w:rPr>
        <w:t>复印件（往届本科毕业生，验本科毕业证书</w:t>
      </w:r>
      <w:r>
        <w:rPr>
          <w:rFonts w:hint="eastAsia" w:ascii="楷体_GB2312" w:hAnsi="宋体" w:eastAsia="楷体_GB2312"/>
          <w:sz w:val="24"/>
          <w:lang w:eastAsia="zh-CN"/>
        </w:rPr>
        <w:t>、</w:t>
      </w:r>
      <w:r>
        <w:rPr>
          <w:rFonts w:hint="eastAsia" w:ascii="楷体_GB2312" w:hAnsi="宋体" w:eastAsia="楷体_GB2312"/>
          <w:sz w:val="24"/>
          <w:lang w:val="en-US" w:eastAsia="zh-CN"/>
        </w:rPr>
        <w:t>学位证书</w:t>
      </w:r>
      <w:r>
        <w:rPr>
          <w:rFonts w:hint="eastAsia" w:ascii="楷体_GB2312" w:hAnsi="宋体" w:eastAsia="楷体_GB2312"/>
          <w:sz w:val="24"/>
        </w:rPr>
        <w:t>）</w:t>
      </w:r>
    </w:p>
    <w:p>
      <w:pPr>
        <w:pBdr>
          <w:top w:val="single" w:color="auto" w:sz="4" w:space="1"/>
          <w:left w:val="single" w:color="auto" w:sz="4" w:space="4"/>
          <w:bottom w:val="single" w:color="auto" w:sz="4" w:space="1"/>
          <w:right w:val="single" w:color="auto" w:sz="4" w:space="4"/>
        </w:pBdr>
        <w:spacing w:beforeLines="25" w:afterLines="25"/>
        <w:ind w:firstLine="600" w:firstLineChars="250"/>
        <w:rPr>
          <w:rFonts w:hint="eastAsia" w:ascii="楷体_GB2312" w:hAnsi="宋体" w:eastAsia="楷体_GB2312"/>
          <w:sz w:val="24"/>
        </w:rPr>
      </w:pPr>
      <w:r>
        <w:rPr>
          <w:rFonts w:hint="eastAsia" w:ascii="楷体_GB2312" w:hAnsi="宋体" w:eastAsia="楷体_GB2312"/>
          <w:sz w:val="24"/>
        </w:rPr>
        <w:t>□②毕业生提供教育部学历证书电子注册备案表　</w:t>
      </w:r>
    </w:p>
    <w:p>
      <w:pPr>
        <w:numPr>
          <w:ilvl w:val="0"/>
          <w:numId w:val="1"/>
        </w:numPr>
        <w:pBdr>
          <w:top w:val="single" w:color="auto" w:sz="4" w:space="1"/>
          <w:left w:val="single" w:color="auto" w:sz="4" w:space="4"/>
          <w:bottom w:val="single" w:color="auto" w:sz="4" w:space="1"/>
          <w:right w:val="single" w:color="auto" w:sz="4" w:space="4"/>
        </w:pBdr>
        <w:spacing w:beforeLines="25" w:afterLines="25"/>
        <w:ind w:left="0" w:leftChars="0" w:firstLine="480" w:firstLineChars="200"/>
        <w:rPr>
          <w:rFonts w:hint="eastAsia" w:ascii="楷体_GB2312" w:hAnsi="宋体" w:eastAsia="楷体_GB2312"/>
          <w:sz w:val="24"/>
        </w:rPr>
      </w:pPr>
      <w:r>
        <w:rPr>
          <w:rFonts w:hint="eastAsia" w:ascii="楷体_GB2312" w:hAnsi="宋体" w:eastAsia="楷体_GB2312"/>
          <w:sz w:val="24"/>
          <w:lang w:val="en-US" w:eastAsia="zh-CN"/>
        </w:rPr>
        <w:sym w:font="Wingdings 2" w:char="00A3"/>
      </w:r>
      <w:r>
        <w:rPr>
          <w:rFonts w:hint="eastAsia" w:ascii="楷体_GB2312" w:hAnsi="宋体" w:eastAsia="楷体_GB2312"/>
          <w:sz w:val="24"/>
        </w:rPr>
        <w:t>历届硕士、博士生，出示硕士、博士学位证书原件和复印件；</w:t>
      </w:r>
    </w:p>
    <w:p>
      <w:pPr>
        <w:numPr>
          <w:ilvl w:val="0"/>
          <w:numId w:val="1"/>
        </w:numPr>
        <w:pBdr>
          <w:top w:val="single" w:color="auto" w:sz="4" w:space="1"/>
          <w:left w:val="single" w:color="auto" w:sz="4" w:space="4"/>
          <w:bottom w:val="single" w:color="auto" w:sz="4" w:space="1"/>
          <w:right w:val="single" w:color="auto" w:sz="4" w:space="4"/>
        </w:pBdr>
        <w:spacing w:beforeLines="25" w:afterLines="25"/>
        <w:ind w:left="0" w:leftChars="0" w:firstLine="480" w:firstLineChars="200"/>
        <w:rPr>
          <w:rFonts w:hint="default" w:ascii="楷体_GB2312" w:hAnsi="宋体" w:eastAsia="楷体_GB2312"/>
          <w:sz w:val="24"/>
          <w:lang w:val="en-US" w:eastAsia="zh-CN"/>
        </w:rPr>
      </w:pPr>
      <w:r>
        <w:rPr>
          <w:rFonts w:hint="eastAsia" w:ascii="楷体_GB2312" w:hAnsi="宋体" w:eastAsia="楷体_GB2312"/>
          <w:sz w:val="24"/>
          <w:lang w:val="en-US" w:eastAsia="zh-CN"/>
        </w:rPr>
        <w:sym w:font="Wingdings 2" w:char="00A3"/>
      </w:r>
      <w:r>
        <w:rPr>
          <w:rFonts w:hint="eastAsia" w:ascii="楷体_GB2312" w:hAnsi="宋体" w:eastAsia="楷体_GB2312"/>
          <w:sz w:val="24"/>
        </w:rPr>
        <w:t>工商管理、公共管理、工程</w:t>
      </w:r>
      <w:r>
        <w:rPr>
          <w:rFonts w:hint="eastAsia" w:ascii="楷体_GB2312" w:hAnsi="宋体" w:eastAsia="楷体_GB2312"/>
          <w:sz w:val="24"/>
          <w:lang w:val="en-US" w:eastAsia="zh-CN"/>
        </w:rPr>
        <w:t>管理硕士中的工程管理【代码为125601】和项目管理【代码为125602】</w:t>
      </w:r>
      <w:r>
        <w:rPr>
          <w:rFonts w:hint="eastAsia" w:ascii="楷体_GB2312" w:hAnsi="宋体" w:eastAsia="楷体_GB2312"/>
          <w:sz w:val="24"/>
        </w:rPr>
        <w:t>、旅游管理、教育硕士中的教育管理</w:t>
      </w:r>
      <w:r>
        <w:rPr>
          <w:rFonts w:hint="eastAsia" w:ascii="楷体_GB2312" w:hAnsi="宋体" w:eastAsia="楷体_GB2312"/>
          <w:sz w:val="24"/>
          <w:lang w:eastAsia="zh-CN"/>
        </w:rPr>
        <w:t>、</w:t>
      </w:r>
      <w:r>
        <w:rPr>
          <w:rFonts w:hint="eastAsia" w:ascii="楷体_GB2312" w:hAnsi="宋体" w:eastAsia="楷体_GB2312"/>
          <w:sz w:val="24"/>
          <w:lang w:val="en-US" w:eastAsia="zh-CN"/>
        </w:rPr>
        <w:t>体育硕士中的竞赛组织</w:t>
      </w:r>
      <w:r>
        <w:rPr>
          <w:rFonts w:hint="eastAsia" w:ascii="楷体_GB2312" w:hAnsi="宋体" w:eastAsia="楷体_GB2312"/>
          <w:sz w:val="24"/>
        </w:rPr>
        <w:t>专业学位考生，出示工作年限证明、本科毕业证书原件和复印件（</w:t>
      </w:r>
      <w:r>
        <w:rPr>
          <w:rFonts w:hint="eastAsia" w:ascii="楷体_GB2312" w:hAnsi="宋体" w:eastAsia="楷体_GB2312"/>
          <w:sz w:val="24"/>
          <w:lang w:val="en-US" w:eastAsia="zh-CN"/>
        </w:rPr>
        <w:t>一般为</w:t>
      </w:r>
      <w:r>
        <w:rPr>
          <w:rFonts w:hint="eastAsia" w:ascii="楷体_GB2312" w:hAnsi="宋体" w:eastAsia="楷体_GB2312"/>
          <w:sz w:val="24"/>
        </w:rPr>
        <w:t>201</w:t>
      </w:r>
      <w:r>
        <w:rPr>
          <w:rFonts w:hint="eastAsia" w:ascii="楷体_GB2312" w:hAnsi="宋体" w:eastAsia="楷体_GB2312"/>
          <w:sz w:val="24"/>
          <w:lang w:val="en-US" w:eastAsia="zh-CN"/>
        </w:rPr>
        <w:t>8</w:t>
      </w:r>
      <w:r>
        <w:rPr>
          <w:rFonts w:hint="eastAsia" w:ascii="楷体_GB2312" w:hAnsi="宋体" w:eastAsia="楷体_GB2312"/>
          <w:sz w:val="24"/>
        </w:rPr>
        <w:t>年9月1日前毕业）或专科毕业证书原件和复印件（</w:t>
      </w:r>
      <w:r>
        <w:rPr>
          <w:rFonts w:hint="eastAsia" w:ascii="楷体_GB2312" w:hAnsi="宋体" w:eastAsia="楷体_GB2312"/>
          <w:sz w:val="24"/>
          <w:lang w:val="en-US" w:eastAsia="zh-CN"/>
        </w:rPr>
        <w:t>一般为</w:t>
      </w:r>
      <w:r>
        <w:rPr>
          <w:rFonts w:hint="eastAsia" w:ascii="楷体_GB2312" w:hAnsi="宋体" w:eastAsia="楷体_GB2312"/>
          <w:sz w:val="24"/>
        </w:rPr>
        <w:t>201</w:t>
      </w:r>
      <w:r>
        <w:rPr>
          <w:rFonts w:hint="eastAsia" w:ascii="楷体_GB2312" w:hAnsi="宋体" w:eastAsia="楷体_GB2312"/>
          <w:sz w:val="24"/>
          <w:lang w:val="en-US" w:eastAsia="zh-CN"/>
        </w:rPr>
        <w:t>6</w:t>
      </w:r>
      <w:r>
        <w:rPr>
          <w:rFonts w:hint="eastAsia" w:ascii="楷体_GB2312" w:hAnsi="宋体" w:eastAsia="楷体_GB2312"/>
          <w:sz w:val="24"/>
        </w:rPr>
        <w:t>年9月1日前毕业）或硕士、博士学位证书原件和复印件（</w:t>
      </w:r>
      <w:r>
        <w:rPr>
          <w:rFonts w:hint="eastAsia" w:ascii="楷体_GB2312" w:hAnsi="宋体" w:eastAsia="楷体_GB2312"/>
          <w:sz w:val="24"/>
          <w:lang w:val="en-US" w:eastAsia="zh-CN"/>
        </w:rPr>
        <w:t>一般为</w:t>
      </w:r>
      <w:r>
        <w:rPr>
          <w:rFonts w:hint="eastAsia" w:ascii="楷体_GB2312" w:hAnsi="宋体" w:eastAsia="楷体_GB2312"/>
          <w:sz w:val="24"/>
        </w:rPr>
        <w:t>201</w:t>
      </w:r>
      <w:r>
        <w:rPr>
          <w:rFonts w:hint="eastAsia" w:ascii="楷体_GB2312" w:hAnsi="宋体" w:eastAsia="楷体_GB2312"/>
          <w:sz w:val="24"/>
          <w:lang w:val="en-US" w:eastAsia="zh-CN"/>
        </w:rPr>
        <w:t>9</w:t>
      </w:r>
      <w:r>
        <w:rPr>
          <w:rFonts w:hint="eastAsia" w:ascii="楷体_GB2312" w:hAnsi="宋体" w:eastAsia="楷体_GB2312"/>
          <w:sz w:val="24"/>
        </w:rPr>
        <w:t>年9月1日前毕业）</w:t>
      </w:r>
    </w:p>
    <w:p>
      <w:pPr>
        <w:pBdr>
          <w:top w:val="single" w:color="auto" w:sz="4" w:space="1"/>
          <w:left w:val="single" w:color="auto" w:sz="4" w:space="4"/>
          <w:bottom w:val="single" w:color="auto" w:sz="4" w:space="1"/>
          <w:right w:val="single" w:color="auto" w:sz="4" w:space="4"/>
        </w:pBdr>
        <w:spacing w:beforeLines="25" w:afterLines="25"/>
        <w:ind w:firstLine="480" w:firstLineChars="200"/>
        <w:rPr>
          <w:rFonts w:ascii="楷体_GB2312" w:hAnsi="宋体" w:eastAsia="楷体_GB2312"/>
          <w:sz w:val="24"/>
        </w:rPr>
      </w:pPr>
      <w:r>
        <w:rPr>
          <w:rFonts w:hint="eastAsia" w:ascii="楷体_GB2312" w:hAnsi="宋体" w:eastAsia="楷体_GB2312"/>
          <w:sz w:val="24"/>
          <w:lang w:val="en-US" w:eastAsia="zh-CN"/>
        </w:rPr>
        <w:t>7.</w:t>
      </w:r>
      <w:r>
        <w:rPr>
          <w:rFonts w:hint="eastAsia" w:ascii="楷体_GB2312" w:hAnsi="宋体" w:eastAsia="楷体_GB2312"/>
          <w:sz w:val="24"/>
        </w:rPr>
        <w:t>同等学力考生材料：</w:t>
      </w:r>
    </w:p>
    <w:p>
      <w:pPr>
        <w:pBdr>
          <w:top w:val="single" w:color="auto" w:sz="4" w:space="1"/>
          <w:left w:val="single" w:color="auto" w:sz="4" w:space="4"/>
          <w:bottom w:val="single" w:color="auto" w:sz="4" w:space="1"/>
          <w:right w:val="single" w:color="auto" w:sz="4" w:space="4"/>
        </w:pBdr>
        <w:spacing w:beforeLines="25" w:afterLines="25"/>
        <w:rPr>
          <w:rFonts w:ascii="楷体_GB2312" w:hAnsi="宋体" w:eastAsia="楷体_GB2312"/>
          <w:sz w:val="24"/>
        </w:rPr>
      </w:pPr>
      <w:r>
        <w:rPr>
          <w:rFonts w:hint="eastAsia" w:ascii="楷体_GB2312" w:eastAsia="楷体_GB2312"/>
          <w:sz w:val="24"/>
        </w:rPr>
        <w:t xml:space="preserve">　　 </w:t>
      </w:r>
      <w:r>
        <w:rPr>
          <w:rFonts w:hint="eastAsia" w:ascii="楷体_GB2312" w:eastAsia="楷体_GB2312"/>
          <w:sz w:val="24"/>
          <w:lang w:val="en-US" w:eastAsia="zh-CN"/>
        </w:rPr>
        <w:t xml:space="preserve"> </w:t>
      </w:r>
      <w:r>
        <w:rPr>
          <w:rFonts w:hint="eastAsia" w:ascii="楷体_GB2312" w:hAnsi="宋体" w:eastAsia="楷体_GB2312"/>
          <w:sz w:val="24"/>
        </w:rPr>
        <w:t>□①专科毕业证书（专科毕业生，</w:t>
      </w:r>
      <w:r>
        <w:rPr>
          <w:rFonts w:hint="eastAsia" w:ascii="楷体_GB2312" w:hAnsi="宋体" w:eastAsia="楷体_GB2312"/>
          <w:sz w:val="24"/>
          <w:lang w:val="en-US" w:eastAsia="zh-CN"/>
        </w:rPr>
        <w:t>注意验证毕业时间必须符合相关要求</w:t>
      </w:r>
      <w:r>
        <w:rPr>
          <w:rFonts w:hint="eastAsia" w:ascii="楷体_GB2312" w:hAnsi="宋体" w:eastAsia="楷体_GB2312"/>
          <w:sz w:val="24"/>
        </w:rPr>
        <w:t>）</w:t>
      </w:r>
    </w:p>
    <w:p>
      <w:pPr>
        <w:pBdr>
          <w:top w:val="single" w:color="auto" w:sz="4" w:space="1"/>
          <w:left w:val="single" w:color="auto" w:sz="4" w:space="4"/>
          <w:bottom w:val="single" w:color="auto" w:sz="4" w:space="1"/>
          <w:right w:val="single" w:color="auto" w:sz="4" w:space="4"/>
        </w:pBdr>
        <w:spacing w:beforeLines="25" w:afterLines="25"/>
        <w:rPr>
          <w:rFonts w:ascii="楷体_GB2312" w:hAnsi="宋体" w:eastAsia="楷体_GB2312"/>
          <w:sz w:val="24"/>
        </w:rPr>
      </w:pPr>
      <w:r>
        <w:rPr>
          <w:rFonts w:hint="eastAsia" w:ascii="楷体_GB2312" w:eastAsia="楷体_GB2312"/>
          <w:sz w:val="24"/>
        </w:rPr>
        <w:t>　　</w:t>
      </w:r>
      <w:r>
        <w:rPr>
          <w:rFonts w:hint="eastAsia" w:ascii="楷体_GB2312" w:eastAsia="楷体_GB2312"/>
          <w:sz w:val="24"/>
          <w:lang w:val="en-US" w:eastAsia="zh-CN"/>
        </w:rPr>
        <w:t xml:space="preserve"> </w:t>
      </w:r>
      <w:r>
        <w:rPr>
          <w:rFonts w:hint="eastAsia" w:ascii="楷体_GB2312" w:eastAsia="楷体_GB2312"/>
          <w:sz w:val="24"/>
        </w:rPr>
        <w:t xml:space="preserve"> </w:t>
      </w:r>
      <w:r>
        <w:rPr>
          <w:rFonts w:hint="eastAsia" w:ascii="楷体_GB2312" w:hAnsi="宋体" w:eastAsia="楷体_GB2312"/>
          <w:sz w:val="24"/>
        </w:rPr>
        <w:t>□②具有所报考专业6门本科主干课成绩（需有进修学校教务部门出具成绩证明或出具自学考试成绩单）（针对持有专科毕业证书考生）</w:t>
      </w:r>
    </w:p>
    <w:p>
      <w:pPr>
        <w:pBdr>
          <w:top w:val="single" w:color="auto" w:sz="4" w:space="1"/>
          <w:left w:val="single" w:color="auto" w:sz="4" w:space="4"/>
          <w:bottom w:val="single" w:color="auto" w:sz="4" w:space="1"/>
          <w:right w:val="single" w:color="auto" w:sz="4" w:space="4"/>
        </w:pBdr>
        <w:spacing w:beforeLines="25" w:afterLines="25"/>
        <w:ind w:firstLine="720" w:firstLineChars="300"/>
        <w:rPr>
          <w:rFonts w:ascii="楷体_GB2312" w:hAnsi="宋体" w:eastAsia="楷体_GB2312"/>
          <w:sz w:val="24"/>
        </w:rPr>
      </w:pPr>
      <w:r>
        <w:rPr>
          <w:rFonts w:hint="eastAsia" w:ascii="楷体_GB2312" w:hAnsi="宋体" w:eastAsia="楷体_GB2312"/>
          <w:sz w:val="24"/>
        </w:rPr>
        <w:t>□③本科结业证书（国家承认学历的本科结业生）</w:t>
      </w:r>
    </w:p>
    <w:p>
      <w:pPr>
        <w:pBdr>
          <w:top w:val="single" w:color="auto" w:sz="4" w:space="1"/>
          <w:left w:val="single" w:color="auto" w:sz="4" w:space="4"/>
          <w:bottom w:val="single" w:color="auto" w:sz="4" w:space="1"/>
          <w:right w:val="single" w:color="auto" w:sz="4" w:space="4"/>
        </w:pBdr>
        <w:spacing w:beforeLines="25" w:afterLines="25"/>
        <w:ind w:firstLine="480" w:firstLineChars="200"/>
        <w:rPr>
          <w:rFonts w:ascii="楷体_GB2312" w:hAnsi="宋体" w:eastAsia="楷体_GB2312"/>
          <w:sz w:val="24"/>
        </w:rPr>
      </w:pPr>
      <w:r>
        <w:rPr>
          <w:rFonts w:hint="eastAsia" w:ascii="楷体_GB2312" w:hAnsi="宋体" w:eastAsia="楷体_GB2312"/>
          <w:sz w:val="24"/>
          <w:lang w:val="en-US" w:eastAsia="zh-CN"/>
        </w:rPr>
        <w:t>8.</w:t>
      </w:r>
      <w:r>
        <w:rPr>
          <w:rFonts w:hint="eastAsia" w:ascii="楷体_GB2312" w:hAnsi="宋体" w:eastAsia="楷体_GB2312"/>
          <w:sz w:val="24"/>
        </w:rPr>
        <w:t>其他材料：</w:t>
      </w:r>
    </w:p>
    <w:p>
      <w:pPr>
        <w:pBdr>
          <w:top w:val="single" w:color="auto" w:sz="4" w:space="1"/>
          <w:left w:val="single" w:color="auto" w:sz="4" w:space="4"/>
          <w:bottom w:val="single" w:color="auto" w:sz="4" w:space="1"/>
          <w:right w:val="single" w:color="auto" w:sz="4" w:space="4"/>
        </w:pBdr>
        <w:spacing w:beforeLines="25" w:afterLines="25"/>
        <w:ind w:firstLine="720" w:firstLineChars="300"/>
        <w:rPr>
          <w:rFonts w:hint="eastAsia" w:ascii="楷体_GB2312" w:hAnsi="宋体" w:eastAsia="楷体_GB2312"/>
          <w:sz w:val="24"/>
        </w:rPr>
      </w:pPr>
      <w:r>
        <w:rPr>
          <w:rFonts w:hint="eastAsia" w:ascii="楷体_GB2312" w:hAnsi="宋体" w:eastAsia="楷体_GB2312"/>
          <w:sz w:val="24"/>
        </w:rPr>
        <w:sym w:font="Wingdings 2" w:char="00A3"/>
      </w:r>
      <w:r>
        <w:rPr>
          <w:rFonts w:hint="eastAsia" w:ascii="楷体_GB2312" w:hAnsi="宋体" w:eastAsia="楷体_GB2312"/>
          <w:sz w:val="24"/>
        </w:rPr>
        <w:t>①英语四级或六级成绩单</w:t>
      </w:r>
    </w:p>
    <w:p>
      <w:pPr>
        <w:pBdr>
          <w:top w:val="single" w:color="auto" w:sz="4" w:space="1"/>
          <w:left w:val="single" w:color="auto" w:sz="4" w:space="4"/>
          <w:bottom w:val="single" w:color="auto" w:sz="4" w:space="1"/>
          <w:right w:val="single" w:color="auto" w:sz="4" w:space="4"/>
        </w:pBdr>
        <w:spacing w:beforeLines="25" w:afterLines="25"/>
        <w:ind w:firstLine="720" w:firstLineChars="300"/>
        <w:rPr>
          <w:rFonts w:hint="eastAsia" w:ascii="楷体_GB2312" w:hAnsi="宋体" w:eastAsia="楷体_GB2312"/>
          <w:sz w:val="24"/>
        </w:rPr>
      </w:pPr>
      <w:r>
        <w:rPr>
          <w:rFonts w:hint="eastAsia" w:ascii="楷体_GB2312" w:hAnsi="宋体" w:eastAsia="楷体_GB2312"/>
          <w:sz w:val="24"/>
        </w:rPr>
        <w:sym w:font="Wingdings 2" w:char="00A3"/>
      </w:r>
      <w:r>
        <w:rPr>
          <w:rFonts w:hint="eastAsia" w:ascii="楷体_GB2312" w:hAnsi="宋体" w:eastAsia="楷体_GB2312"/>
          <w:sz w:val="24"/>
        </w:rPr>
        <w:t>②大学期间成绩单</w:t>
      </w:r>
    </w:p>
    <w:p>
      <w:pPr>
        <w:pBdr>
          <w:top w:val="single" w:color="auto" w:sz="4" w:space="1"/>
          <w:left w:val="single" w:color="auto" w:sz="4" w:space="4"/>
          <w:bottom w:val="single" w:color="auto" w:sz="4" w:space="1"/>
          <w:right w:val="single" w:color="auto" w:sz="4" w:space="4"/>
        </w:pBdr>
        <w:spacing w:beforeLines="25" w:afterLines="25"/>
        <w:ind w:firstLine="720" w:firstLineChars="300"/>
        <w:rPr>
          <w:rFonts w:hint="eastAsia" w:ascii="楷体_GB2312" w:hAnsi="宋体" w:eastAsia="楷体_GB2312"/>
          <w:sz w:val="24"/>
        </w:rPr>
      </w:pPr>
      <w:r>
        <w:rPr>
          <w:rFonts w:hint="eastAsia" w:ascii="楷体_GB2312" w:hAnsi="宋体" w:eastAsia="楷体_GB2312"/>
          <w:sz w:val="24"/>
        </w:rPr>
        <w:sym w:font="Wingdings 2" w:char="00A3"/>
      </w:r>
      <w:r>
        <w:rPr>
          <w:rFonts w:hint="eastAsia" w:ascii="楷体_GB2312" w:hAnsi="宋体" w:eastAsia="楷体_GB2312"/>
          <w:sz w:val="24"/>
        </w:rPr>
        <w:t>③专升本考生还需提供录取名册（复印件上需盖有红章）</w:t>
      </w:r>
    </w:p>
    <w:p>
      <w:pPr>
        <w:pBdr>
          <w:top w:val="single" w:color="auto" w:sz="4" w:space="1"/>
          <w:left w:val="single" w:color="auto" w:sz="4" w:space="4"/>
          <w:bottom w:val="single" w:color="auto" w:sz="4" w:space="1"/>
          <w:right w:val="single" w:color="auto" w:sz="4" w:space="4"/>
        </w:pBdr>
        <w:spacing w:beforeLines="25" w:afterLines="25"/>
        <w:ind w:firstLine="720" w:firstLineChars="300"/>
        <w:rPr>
          <w:rFonts w:hint="eastAsia" w:ascii="楷体_GB2312" w:hAnsi="宋体" w:eastAsia="楷体_GB2312"/>
          <w:sz w:val="24"/>
        </w:rPr>
      </w:pPr>
      <w:r>
        <w:rPr>
          <w:rFonts w:hint="eastAsia" w:ascii="楷体_GB2312" w:hAnsi="宋体" w:eastAsia="楷体_GB2312"/>
          <w:sz w:val="24"/>
          <w:lang w:val="en-US" w:eastAsia="zh-CN"/>
        </w:rPr>
        <w:sym w:font="Wingdings 2" w:char="00A3"/>
      </w:r>
      <w:r>
        <w:rPr>
          <w:rFonts w:hint="eastAsia" w:ascii="楷体_GB2312" w:hAnsi="宋体" w:eastAsia="楷体_GB2312"/>
          <w:sz w:val="24"/>
        </w:rPr>
        <w:t>④</w:t>
      </w:r>
      <w:r>
        <w:rPr>
          <w:rFonts w:hint="eastAsia" w:ascii="楷体_GB2312" w:hAnsi="宋体" w:eastAsia="楷体_GB2312"/>
          <w:sz w:val="24"/>
          <w:lang w:val="en-US" w:eastAsia="zh-CN"/>
        </w:rPr>
        <w:t>如</w:t>
      </w:r>
      <w:r>
        <w:rPr>
          <w:rFonts w:hint="eastAsia" w:ascii="楷体_GB2312" w:hAnsi="宋体" w:eastAsia="楷体_GB2312"/>
          <w:sz w:val="24"/>
        </w:rPr>
        <w:t>有论文发表或有科研成果及获奖的考生，请</w:t>
      </w:r>
      <w:r>
        <w:rPr>
          <w:rFonts w:hint="eastAsia" w:ascii="楷体_GB2312" w:hAnsi="宋体" w:eastAsia="楷体_GB2312"/>
          <w:sz w:val="24"/>
          <w:lang w:val="en-US" w:eastAsia="zh-CN"/>
        </w:rPr>
        <w:t>提交</w:t>
      </w:r>
      <w:r>
        <w:rPr>
          <w:rFonts w:hint="eastAsia" w:ascii="楷体_GB2312" w:hAnsi="宋体" w:eastAsia="楷体_GB2312"/>
          <w:sz w:val="24"/>
        </w:rPr>
        <w:t>带上相关的清单和复印件</w:t>
      </w:r>
    </w:p>
    <w:p>
      <w:pPr>
        <w:pBdr>
          <w:top w:val="single" w:color="auto" w:sz="4" w:space="1"/>
          <w:left w:val="single" w:color="auto" w:sz="4" w:space="4"/>
          <w:bottom w:val="single" w:color="auto" w:sz="4" w:space="1"/>
          <w:right w:val="single" w:color="auto" w:sz="4" w:space="4"/>
        </w:pBdr>
        <w:spacing w:beforeLines="25" w:afterLines="25"/>
        <w:ind w:firstLine="720" w:firstLineChars="300"/>
        <w:rPr>
          <w:rFonts w:hint="eastAsia" w:ascii="楷体_GB2312" w:hAnsi="宋体" w:eastAsia="楷体_GB2312"/>
          <w:sz w:val="24"/>
        </w:rPr>
      </w:pPr>
      <w:r>
        <w:rPr>
          <w:rFonts w:hint="eastAsia" w:ascii="楷体_GB2312" w:hAnsi="宋体" w:eastAsia="楷体_GB2312"/>
          <w:sz w:val="24"/>
        </w:rPr>
        <w:sym w:font="Wingdings 2" w:char="00A3"/>
      </w:r>
      <w:r>
        <w:rPr>
          <w:rFonts w:hint="eastAsia" w:ascii="楷体_GB2312" w:hAnsi="楷体_GB2312" w:eastAsia="楷体_GB2312" w:cs="楷体_GB2312"/>
          <w:sz w:val="24"/>
        </w:rPr>
        <w:t>⑤</w:t>
      </w:r>
      <w:r>
        <w:rPr>
          <w:rFonts w:hint="eastAsia" w:ascii="楷体_GB2312" w:hAnsi="宋体" w:eastAsia="楷体_GB2312"/>
          <w:sz w:val="24"/>
        </w:rPr>
        <w:t>退役大学生士兵计划</w:t>
      </w:r>
      <w:r>
        <w:rPr>
          <w:rFonts w:hint="eastAsia" w:ascii="楷体_GB2312" w:hAnsi="宋体" w:eastAsia="楷体_GB2312"/>
          <w:sz w:val="24"/>
          <w:lang w:val="en-US" w:eastAsia="zh-CN"/>
        </w:rPr>
        <w:t>考</w:t>
      </w:r>
      <w:r>
        <w:rPr>
          <w:rFonts w:hint="eastAsia" w:ascii="楷体_GB2312" w:hAnsi="宋体" w:eastAsia="楷体_GB2312"/>
          <w:sz w:val="24"/>
        </w:rPr>
        <w:t>生提供《入伍批准书》和《退出现役证》。</w:t>
      </w:r>
    </w:p>
    <w:p>
      <w:pPr>
        <w:pBdr>
          <w:top w:val="single" w:color="auto" w:sz="4" w:space="1"/>
          <w:left w:val="single" w:color="auto" w:sz="4" w:space="4"/>
          <w:bottom w:val="single" w:color="auto" w:sz="4" w:space="1"/>
          <w:right w:val="single" w:color="auto" w:sz="4" w:space="4"/>
        </w:pBdr>
        <w:spacing w:beforeLines="25" w:afterLines="25"/>
        <w:ind w:firstLine="720" w:firstLineChars="300"/>
        <w:rPr>
          <w:rFonts w:hint="eastAsia" w:ascii="楷体_GB2312" w:hAnsi="宋体" w:eastAsia="楷体_GB2312"/>
          <w:sz w:val="24"/>
        </w:rPr>
      </w:pPr>
      <w:r>
        <w:rPr>
          <w:rFonts w:hint="eastAsia" w:ascii="楷体_GB2312" w:hAnsi="宋体" w:eastAsia="楷体_GB2312"/>
          <w:sz w:val="24"/>
        </w:rPr>
        <w:sym w:font="Wingdings 2" w:char="00A3"/>
      </w:r>
      <w:r>
        <w:rPr>
          <w:rFonts w:hint="eastAsia" w:ascii="楷体_GB2312" w:hAnsi="楷体_GB2312" w:eastAsia="楷体_GB2312" w:cs="楷体_GB2312"/>
          <w:sz w:val="24"/>
        </w:rPr>
        <w:t>⑥</w:t>
      </w:r>
      <w:r>
        <w:rPr>
          <w:rFonts w:hint="eastAsia" w:ascii="楷体_GB2312" w:hAnsi="宋体" w:eastAsia="楷体_GB2312"/>
          <w:sz w:val="24"/>
          <w:lang w:val="en-US" w:eastAsia="zh-CN"/>
        </w:rPr>
        <w:t>报考定向就业考生均须提供劳动合同或者定向就业单位出具的其他相关就业证明</w:t>
      </w:r>
    </w:p>
    <w:p>
      <w:pPr>
        <w:pBdr>
          <w:top w:val="single" w:color="auto" w:sz="4" w:space="1"/>
          <w:left w:val="single" w:color="auto" w:sz="4" w:space="4"/>
          <w:bottom w:val="single" w:color="auto" w:sz="4" w:space="1"/>
          <w:right w:val="single" w:color="auto" w:sz="4" w:space="4"/>
        </w:pBdr>
        <w:spacing w:beforeLines="25" w:afterLines="25"/>
        <w:ind w:firstLine="5040" w:firstLineChars="2100"/>
        <w:rPr>
          <w:rFonts w:ascii="楷体_GB2312" w:eastAsia="楷体_GB2312"/>
          <w:sz w:val="24"/>
        </w:rPr>
      </w:pPr>
      <w:r>
        <w:rPr>
          <w:rFonts w:hint="eastAsia" w:ascii="楷体_GB2312" w:eastAsia="楷体_GB2312"/>
          <w:sz w:val="24"/>
        </w:rPr>
        <w:t xml:space="preserve"> 考生本人亲笔签名：</w:t>
      </w:r>
      <w:r>
        <w:rPr>
          <w:rFonts w:hint="eastAsia" w:ascii="楷体_GB2312" w:eastAsia="楷体_GB2312"/>
          <w:sz w:val="24"/>
          <w:u w:val="single"/>
        </w:rPr>
        <w:t xml:space="preserve">            </w:t>
      </w:r>
    </w:p>
    <w:p>
      <w:pPr>
        <w:pBdr>
          <w:top w:val="single" w:color="auto" w:sz="4" w:space="1"/>
          <w:left w:val="single" w:color="auto" w:sz="4" w:space="4"/>
          <w:bottom w:val="single" w:color="auto" w:sz="4" w:space="1"/>
          <w:right w:val="single" w:color="auto" w:sz="4" w:space="4"/>
        </w:pBdr>
        <w:spacing w:beforeLines="25" w:afterLines="25"/>
        <w:rPr>
          <w:rFonts w:ascii="楷体_GB2312" w:eastAsia="楷体_GB2312"/>
          <w:sz w:val="24"/>
        </w:rPr>
      </w:pPr>
      <w:r>
        <w:rPr>
          <w:rFonts w:hint="eastAsia" w:ascii="楷体_GB2312" w:eastAsia="楷体_GB2312"/>
          <w:sz w:val="24"/>
        </w:rPr>
        <w:t xml:space="preserve">                                        　        20</w:t>
      </w:r>
      <w:r>
        <w:rPr>
          <w:rFonts w:hint="eastAsia" w:ascii="楷体_GB2312" w:eastAsia="楷体_GB2312"/>
          <w:sz w:val="24"/>
          <w:lang w:val="en-US" w:eastAsia="zh-CN"/>
        </w:rPr>
        <w:t>21</w:t>
      </w:r>
      <w:r>
        <w:rPr>
          <w:rFonts w:hint="eastAsia" w:ascii="楷体_GB2312" w:eastAsia="楷体_GB2312"/>
          <w:sz w:val="24"/>
        </w:rPr>
        <w:t>年</w:t>
      </w:r>
      <w:r>
        <w:rPr>
          <w:rFonts w:hint="eastAsia" w:ascii="楷体_GB2312" w:eastAsia="楷体_GB2312"/>
          <w:sz w:val="24"/>
          <w:u w:val="single"/>
        </w:rPr>
        <w:t xml:space="preserve">    </w:t>
      </w:r>
      <w:r>
        <w:rPr>
          <w:rFonts w:hint="eastAsia" w:ascii="楷体_GB2312" w:eastAsia="楷体_GB2312"/>
          <w:sz w:val="24"/>
        </w:rPr>
        <w:t xml:space="preserve"> 月</w:t>
      </w:r>
      <w:r>
        <w:rPr>
          <w:rFonts w:hint="eastAsia" w:ascii="楷体_GB2312" w:eastAsia="楷体_GB2312"/>
          <w:sz w:val="24"/>
          <w:u w:val="single"/>
        </w:rPr>
        <w:t xml:space="preserve">    </w:t>
      </w:r>
      <w:r>
        <w:rPr>
          <w:rFonts w:hint="eastAsia" w:ascii="楷体_GB2312" w:eastAsia="楷体_GB2312"/>
          <w:sz w:val="24"/>
        </w:rPr>
        <w:t>日</w:t>
      </w:r>
    </w:p>
    <w:p>
      <w:pPr>
        <w:spacing w:beforeLines="50" w:afterLines="25"/>
        <w:rPr>
          <w:rFonts w:hint="eastAsia" w:ascii="黑体" w:hAnsi="宋体" w:eastAsia="黑体"/>
          <w:sz w:val="24"/>
        </w:rPr>
      </w:pPr>
    </w:p>
    <w:p>
      <w:pPr>
        <w:spacing w:beforeLines="50" w:afterLines="25"/>
        <w:rPr>
          <w:rFonts w:ascii="黑体" w:hAnsi="宋体" w:eastAsia="黑体"/>
          <w:sz w:val="24"/>
        </w:rPr>
      </w:pPr>
      <w:r>
        <w:rPr>
          <w:rFonts w:hint="eastAsia" w:ascii="黑体" w:hAnsi="宋体" w:eastAsia="黑体"/>
          <w:sz w:val="24"/>
        </w:rPr>
        <w:t>以下由学院填写</w:t>
      </w:r>
    </w:p>
    <w:p>
      <w:pPr>
        <w:spacing w:beforeLines="50" w:afterLines="25"/>
        <w:rPr>
          <w:rFonts w:hint="eastAsia" w:ascii="宋体" w:hAnsi="宋体"/>
          <w:sz w:val="24"/>
        </w:rPr>
      </w:pPr>
      <w:r>
        <w:rPr>
          <w:rFonts w:hint="eastAsia" w:ascii="宋体" w:hAnsi="宋体"/>
          <w:sz w:val="24"/>
        </w:rPr>
        <w:sym w:font="Wingdings 2" w:char="00A3"/>
      </w:r>
      <w:r>
        <w:rPr>
          <w:rFonts w:hint="eastAsia" w:ascii="宋体" w:hAnsi="宋体"/>
          <w:sz w:val="24"/>
          <w:lang w:val="en-US" w:eastAsia="zh-CN"/>
        </w:rPr>
        <w:t>我已知晓开学报到当日须</w:t>
      </w:r>
      <w:r>
        <w:rPr>
          <w:rFonts w:hint="eastAsia" w:ascii="宋体" w:hAnsi="宋体"/>
          <w:sz w:val="24"/>
        </w:rPr>
        <w:t>验证</w:t>
      </w:r>
      <w:r>
        <w:rPr>
          <w:rFonts w:hint="eastAsia" w:ascii="宋体" w:hAnsi="宋体"/>
          <w:sz w:val="24"/>
          <w:lang w:val="en-US" w:eastAsia="zh-CN"/>
        </w:rPr>
        <w:t>以上材料</w:t>
      </w:r>
      <w:r>
        <w:rPr>
          <w:rFonts w:hint="eastAsia" w:ascii="宋体" w:hAnsi="宋体"/>
          <w:sz w:val="24"/>
        </w:rPr>
        <w:t>的原件。　　</w:t>
      </w:r>
    </w:p>
    <w:p>
      <w:pPr>
        <w:spacing w:beforeLines="50" w:afterLines="25"/>
        <w:rPr>
          <w:rFonts w:hint="default" w:ascii="宋体" w:hAnsi="宋体" w:eastAsia="宋体"/>
          <w:sz w:val="24"/>
          <w:lang w:val="en-US" w:eastAsia="zh-CN"/>
        </w:rPr>
      </w:pPr>
      <w:r>
        <w:rPr>
          <w:rFonts w:hint="eastAsia" w:ascii="宋体" w:hAnsi="宋体"/>
          <w:sz w:val="24"/>
        </w:rPr>
        <w:sym w:font="Wingdings 2" w:char="00A3"/>
      </w:r>
      <w:r>
        <w:rPr>
          <w:rFonts w:hint="eastAsia" w:ascii="宋体" w:hAnsi="宋体"/>
          <w:sz w:val="24"/>
          <w:lang w:val="en-US" w:eastAsia="zh-CN"/>
        </w:rPr>
        <w:t>已比对“复试考生”与“报名照片”，认定是同一人。</w:t>
      </w:r>
      <w:bookmarkStart w:id="0" w:name="_GoBack"/>
      <w:bookmarkEnd w:id="0"/>
    </w:p>
    <w:p>
      <w:pPr>
        <w:spacing w:beforeLines="50" w:afterLines="25"/>
        <w:rPr>
          <w:sz w:val="24"/>
        </w:rPr>
      </w:pPr>
      <w:r>
        <w:rPr>
          <w:rFonts w:hint="eastAsia" w:ascii="宋体" w:hAnsi="宋体"/>
          <w:sz w:val="24"/>
        </w:rPr>
        <w:t>□已将所有资格审查材料</w:t>
      </w:r>
      <w:r>
        <w:rPr>
          <w:rFonts w:hint="eastAsia" w:ascii="宋体" w:hAnsi="宋体"/>
          <w:sz w:val="24"/>
          <w:lang w:val="en-US" w:eastAsia="zh-CN"/>
        </w:rPr>
        <w:t>下载</w:t>
      </w:r>
      <w:r>
        <w:rPr>
          <w:rFonts w:hint="eastAsia" w:ascii="宋体" w:hAnsi="宋体"/>
          <w:sz w:val="24"/>
        </w:rPr>
        <w:t>备查。</w:t>
      </w:r>
    </w:p>
    <w:p>
      <w:pPr>
        <w:spacing w:beforeLines="50" w:afterLines="50"/>
        <w:rPr>
          <w:rFonts w:ascii="宋体" w:hAnsi="宋体"/>
          <w:sz w:val="24"/>
        </w:rPr>
      </w:pPr>
      <w:r>
        <w:rPr>
          <w:rFonts w:hint="eastAsia"/>
          <w:sz w:val="24"/>
        </w:rPr>
        <w:t>审查结论：该考生</w:t>
      </w:r>
      <w:r>
        <w:rPr>
          <w:rFonts w:hint="eastAsia"/>
          <w:sz w:val="24"/>
          <w:u w:val="single"/>
        </w:rPr>
        <w:t xml:space="preserve"> 已 / 未 </w:t>
      </w:r>
      <w:r>
        <w:rPr>
          <w:rFonts w:hint="eastAsia"/>
          <w:sz w:val="24"/>
        </w:rPr>
        <w:t>通过20</w:t>
      </w:r>
      <w:r>
        <w:rPr>
          <w:rFonts w:hint="eastAsia"/>
          <w:sz w:val="24"/>
          <w:lang w:val="en-US" w:eastAsia="zh-CN"/>
        </w:rPr>
        <w:t>21</w:t>
      </w:r>
      <w:r>
        <w:rPr>
          <w:rFonts w:hint="eastAsia"/>
          <w:sz w:val="24"/>
        </w:rPr>
        <w:t>年研究生招生考试资格审查。</w:t>
      </w:r>
      <w:ins w:id="0" w:author="菲" w:date="2020-03-11T14:21:54Z">
        <w:r>
          <w:rPr>
            <w:rFonts w:hint="eastAsia"/>
            <w:sz w:val="24"/>
            <w:lang w:val="en-US" w:eastAsia="zh-CN"/>
          </w:rPr>
          <w:t xml:space="preserve">  </w:t>
        </w:r>
      </w:ins>
      <w:ins w:id="1" w:author="菲" w:date="2020-03-11T14:21:55Z">
        <w:r>
          <w:rPr>
            <w:rFonts w:hint="eastAsia"/>
            <w:sz w:val="24"/>
            <w:lang w:val="en-US" w:eastAsia="zh-CN"/>
          </w:rPr>
          <w:t xml:space="preserve">   </w:t>
        </w:r>
      </w:ins>
      <w:ins w:id="2" w:author="菲" w:date="2020-03-11T14:21:56Z">
        <w:r>
          <w:rPr>
            <w:rFonts w:hint="eastAsia"/>
            <w:sz w:val="24"/>
            <w:lang w:val="en-US" w:eastAsia="zh-CN"/>
          </w:rPr>
          <w:t xml:space="preserve">            </w:t>
        </w:r>
      </w:ins>
      <w:ins w:id="3" w:author="菲" w:date="2020-03-11T14:21:57Z">
        <w:r>
          <w:rPr>
            <w:rFonts w:hint="eastAsia"/>
            <w:sz w:val="24"/>
            <w:lang w:val="en-US" w:eastAsia="zh-CN"/>
          </w:rPr>
          <w:t xml:space="preserve">  </w:t>
        </w:r>
      </w:ins>
      <w:ins w:id="4" w:author="菲" w:date="2020-03-11T14:21:58Z">
        <w:r>
          <w:rPr>
            <w:rFonts w:hint="eastAsia"/>
            <w:sz w:val="24"/>
            <w:lang w:val="en-US" w:eastAsia="zh-CN"/>
          </w:rPr>
          <w:t xml:space="preserve"> </w:t>
        </w:r>
      </w:ins>
      <w:r>
        <w:rPr>
          <w:rFonts w:hint="eastAsia" w:ascii="宋体" w:hAnsi="宋体"/>
          <w:sz w:val="24"/>
        </w:rPr>
        <w:t>资格审查人（签名）：</w:t>
      </w:r>
      <w:r>
        <w:rPr>
          <w:rFonts w:hint="eastAsia" w:ascii="楷体_GB2312" w:eastAsia="楷体_GB2312"/>
          <w:sz w:val="24"/>
          <w:u w:val="single"/>
        </w:rPr>
        <w:t xml:space="preserve">               </w:t>
      </w:r>
      <w:r>
        <w:rPr>
          <w:rFonts w:hint="eastAsia" w:ascii="楷体_GB2312" w:eastAsia="楷体_GB2312"/>
          <w:sz w:val="24"/>
        </w:rPr>
        <w:t>　　</w:t>
      </w:r>
      <w:r>
        <w:rPr>
          <w:rFonts w:hint="eastAsia" w:ascii="宋体" w:hAnsi="宋体"/>
          <w:sz w:val="24"/>
        </w:rPr>
        <w:t>复查人（签名）：</w:t>
      </w:r>
      <w:r>
        <w:rPr>
          <w:rFonts w:hint="eastAsia" w:ascii="楷体_GB2312" w:eastAsia="楷体_GB2312"/>
          <w:sz w:val="24"/>
          <w:u w:val="single"/>
        </w:rPr>
        <w:t xml:space="preserve">                </w:t>
      </w:r>
    </w:p>
    <w:p>
      <w:pPr>
        <w:spacing w:beforeLines="50" w:afterLines="50"/>
        <w:ind w:right="531" w:rightChars="253" w:firstLine="3840" w:firstLineChars="1600"/>
        <w:rPr>
          <w:rFonts w:hint="eastAsia" w:ascii="楷体_GB2312" w:hAnsi="宋体" w:eastAsia="楷体_GB2312"/>
          <w:sz w:val="24"/>
        </w:rPr>
      </w:pPr>
      <w:r>
        <w:rPr>
          <w:rFonts w:hint="eastAsia" w:ascii="宋体" w:hAnsi="宋体"/>
          <w:sz w:val="24"/>
        </w:rPr>
        <w:t>　　　　　　　　      　20</w:t>
      </w:r>
      <w:ins w:id="5" w:author="菲" w:date="2020-03-11T14:21:50Z">
        <w:r>
          <w:rPr>
            <w:rFonts w:hint="eastAsia" w:ascii="宋体" w:hAnsi="宋体"/>
            <w:sz w:val="24"/>
            <w:lang w:val="en-US" w:eastAsia="zh-CN"/>
          </w:rPr>
          <w:t>2</w:t>
        </w:r>
      </w:ins>
      <w:r>
        <w:rPr>
          <w:rFonts w:hint="eastAsia" w:ascii="宋体" w:hAnsi="宋体"/>
          <w:sz w:val="24"/>
          <w:lang w:val="en-US" w:eastAsia="zh-CN"/>
        </w:rPr>
        <w:t>1</w:t>
      </w:r>
      <w:r>
        <w:rPr>
          <w:rFonts w:hint="eastAsia" w:ascii="宋体" w:hAnsi="宋体"/>
          <w:sz w:val="24"/>
        </w:rPr>
        <w:t>年   月   日</w:t>
      </w:r>
    </w:p>
    <w:sectPr>
      <w:pgSz w:w="11906" w:h="16838"/>
      <w:pgMar w:top="227" w:right="1134" w:bottom="113"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3F4B81"/>
    <w:multiLevelType w:val="singleLevel"/>
    <w:tmpl w:val="6A3F4B81"/>
    <w:lvl w:ilvl="0" w:tentative="0">
      <w:start w:val="1"/>
      <w:numFmt w:val="decimal"/>
      <w:lvlText w:val="%1."/>
      <w:lvlJc w:val="left"/>
      <w:pPr>
        <w:tabs>
          <w:tab w:val="left" w:pos="312"/>
        </w:tabs>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菲">
    <w15:presenceInfo w15:providerId="WPS Office" w15:userId="6173270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4A77"/>
    <w:rsid w:val="000035AE"/>
    <w:rsid w:val="00022787"/>
    <w:rsid w:val="0002468F"/>
    <w:rsid w:val="000261E8"/>
    <w:rsid w:val="000416E4"/>
    <w:rsid w:val="00055DD2"/>
    <w:rsid w:val="000A5531"/>
    <w:rsid w:val="000C76CB"/>
    <w:rsid w:val="00122FE8"/>
    <w:rsid w:val="00154818"/>
    <w:rsid w:val="001637D5"/>
    <w:rsid w:val="00175284"/>
    <w:rsid w:val="001831F5"/>
    <w:rsid w:val="001939CB"/>
    <w:rsid w:val="001B2F95"/>
    <w:rsid w:val="00222FC5"/>
    <w:rsid w:val="00226544"/>
    <w:rsid w:val="00267E3A"/>
    <w:rsid w:val="00274C46"/>
    <w:rsid w:val="00286F77"/>
    <w:rsid w:val="002A411C"/>
    <w:rsid w:val="002B55EB"/>
    <w:rsid w:val="0030370A"/>
    <w:rsid w:val="00321411"/>
    <w:rsid w:val="00322C36"/>
    <w:rsid w:val="0032332A"/>
    <w:rsid w:val="003515FB"/>
    <w:rsid w:val="00363899"/>
    <w:rsid w:val="00395217"/>
    <w:rsid w:val="003A5EF0"/>
    <w:rsid w:val="003B3773"/>
    <w:rsid w:val="004919A3"/>
    <w:rsid w:val="004C1F24"/>
    <w:rsid w:val="004F09E9"/>
    <w:rsid w:val="00502D4C"/>
    <w:rsid w:val="0050315F"/>
    <w:rsid w:val="00505D15"/>
    <w:rsid w:val="005205BD"/>
    <w:rsid w:val="005335E7"/>
    <w:rsid w:val="005700B1"/>
    <w:rsid w:val="00592292"/>
    <w:rsid w:val="005D1998"/>
    <w:rsid w:val="005E08BC"/>
    <w:rsid w:val="005F6254"/>
    <w:rsid w:val="00611AE4"/>
    <w:rsid w:val="006445DB"/>
    <w:rsid w:val="006B717F"/>
    <w:rsid w:val="006C3641"/>
    <w:rsid w:val="006F6E7F"/>
    <w:rsid w:val="0071618D"/>
    <w:rsid w:val="00771C1E"/>
    <w:rsid w:val="007D3675"/>
    <w:rsid w:val="007F218E"/>
    <w:rsid w:val="007F4BAF"/>
    <w:rsid w:val="007F7EFB"/>
    <w:rsid w:val="00806D58"/>
    <w:rsid w:val="00824BE1"/>
    <w:rsid w:val="0082503B"/>
    <w:rsid w:val="00845682"/>
    <w:rsid w:val="008C39A3"/>
    <w:rsid w:val="008C67FC"/>
    <w:rsid w:val="00901C9A"/>
    <w:rsid w:val="00935D29"/>
    <w:rsid w:val="0094524E"/>
    <w:rsid w:val="0095290B"/>
    <w:rsid w:val="00961F2A"/>
    <w:rsid w:val="009670FB"/>
    <w:rsid w:val="00A100EA"/>
    <w:rsid w:val="00A46AB1"/>
    <w:rsid w:val="00A82324"/>
    <w:rsid w:val="00A863B1"/>
    <w:rsid w:val="00A90EB6"/>
    <w:rsid w:val="00AA1197"/>
    <w:rsid w:val="00AE1CFF"/>
    <w:rsid w:val="00AE63C5"/>
    <w:rsid w:val="00B23380"/>
    <w:rsid w:val="00B417ED"/>
    <w:rsid w:val="00B54EF3"/>
    <w:rsid w:val="00B65DC1"/>
    <w:rsid w:val="00B73023"/>
    <w:rsid w:val="00BB582F"/>
    <w:rsid w:val="00BD1866"/>
    <w:rsid w:val="00BD5760"/>
    <w:rsid w:val="00BE5654"/>
    <w:rsid w:val="00C53002"/>
    <w:rsid w:val="00C60286"/>
    <w:rsid w:val="00C73642"/>
    <w:rsid w:val="00C857C3"/>
    <w:rsid w:val="00C9208B"/>
    <w:rsid w:val="00CA00DC"/>
    <w:rsid w:val="00CF2701"/>
    <w:rsid w:val="00CF4458"/>
    <w:rsid w:val="00D50797"/>
    <w:rsid w:val="00D74A77"/>
    <w:rsid w:val="00D77A89"/>
    <w:rsid w:val="00DB47D2"/>
    <w:rsid w:val="00DD48B5"/>
    <w:rsid w:val="00E34B9F"/>
    <w:rsid w:val="00E571D3"/>
    <w:rsid w:val="00E74CEB"/>
    <w:rsid w:val="00E82CF8"/>
    <w:rsid w:val="00E96472"/>
    <w:rsid w:val="00EC47AC"/>
    <w:rsid w:val="00ED19CD"/>
    <w:rsid w:val="00ED35AF"/>
    <w:rsid w:val="00EE4A7A"/>
    <w:rsid w:val="00F356D7"/>
    <w:rsid w:val="00F63D0D"/>
    <w:rsid w:val="00F6437D"/>
    <w:rsid w:val="00F67E11"/>
    <w:rsid w:val="00F71A24"/>
    <w:rsid w:val="00F84C87"/>
    <w:rsid w:val="00FA7623"/>
    <w:rsid w:val="00FB4363"/>
    <w:rsid w:val="00FB60B5"/>
    <w:rsid w:val="00FC4883"/>
    <w:rsid w:val="00FC6C52"/>
    <w:rsid w:val="00FD5938"/>
    <w:rsid w:val="00FE28AE"/>
    <w:rsid w:val="12D05575"/>
    <w:rsid w:val="36471F34"/>
    <w:rsid w:val="6E595BD2"/>
    <w:rsid w:val="79B361E6"/>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Document Map"/>
    <w:basedOn w:val="1"/>
    <w:link w:val="9"/>
    <w:qFormat/>
    <w:uiPriority w:val="0"/>
    <w:rPr>
      <w:rFonts w:ascii="宋体"/>
      <w:sz w:val="18"/>
      <w:szCs w:val="18"/>
    </w:rPr>
  </w:style>
  <w:style w:type="paragraph" w:styleId="3">
    <w:name w:val="Balloon Text"/>
    <w:basedOn w:val="1"/>
    <w:semiHidden/>
    <w:qFormat/>
    <w:uiPriority w:val="0"/>
    <w:rPr>
      <w:sz w:val="18"/>
      <w:szCs w:val="18"/>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Char Char1 Char"/>
    <w:basedOn w:val="1"/>
    <w:semiHidden/>
    <w:qFormat/>
    <w:uiPriority w:val="0"/>
  </w:style>
  <w:style w:type="character" w:customStyle="1" w:styleId="9">
    <w:name w:val="文档结构图 Char"/>
    <w:basedOn w:val="7"/>
    <w:link w:val="2"/>
    <w:qFormat/>
    <w:uiPriority w:val="0"/>
    <w:rPr>
      <w:rFonts w:ascii="宋体"/>
      <w:kern w:val="2"/>
      <w:sz w:val="18"/>
      <w:szCs w:val="18"/>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zjnu</Company>
  <Pages>2</Pages>
  <Words>161</Words>
  <Characters>923</Characters>
  <Lines>7</Lines>
  <Paragraphs>2</Paragraphs>
  <TotalTime>1</TotalTime>
  <ScaleCrop>false</ScaleCrop>
  <LinksUpToDate>false</LinksUpToDate>
  <CharactersWithSpaces>1082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2016-03-17T01:25:00Z</dcterms:created>
  <dc:creator>zjw</dc:creator>
  <cp:lastModifiedBy>Administrator</cp:lastModifiedBy>
  <cp:lastPrinted>2012-04-05T06:46:00Z</cp:lastPrinted>
  <dcterms:modified xsi:type="dcterms:W3CDTF">2021-03-19T10:41:58Z</dcterms:modified>
  <dc:title>2006年浙江师范大学硕士研究生入学考试复试</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